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78BB241B"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sdt>
        <w:sdtPr>
          <w:rPr>
            <w:rFonts w:ascii="Verdana" w:hAnsi="Verdana" w:cstheme="minorHAnsi"/>
            <w:b/>
            <w:sz w:val="28"/>
            <w:szCs w:val="28"/>
            <w:u w:val="single"/>
          </w:rPr>
          <w:alias w:val="Název veřejné zakázky"/>
          <w:tag w:val="Název VZ"/>
          <w:id w:val="1652323545"/>
          <w:placeholder>
            <w:docPart w:val="4AB3FD5809E7495B83356BFE389D8A3F"/>
          </w:placeholder>
        </w:sdtPr>
        <w:sdtEndPr/>
        <w:sdtContent>
          <w:r w:rsidR="008A5854" w:rsidRPr="00B37FFC">
            <w:rPr>
              <w:rFonts w:ascii="Verdana" w:hAnsi="Verdana" w:cstheme="minorHAnsi"/>
              <w:b/>
              <w:sz w:val="28"/>
              <w:szCs w:val="28"/>
              <w:u w:val="single"/>
            </w:rPr>
            <w:t>Dodávka náhradních dílů přejezdové konstrukce Rosehill 2026</w:t>
          </w:r>
        </w:sdtContent>
      </w:sdt>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19DBB745"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E51F0B">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2DBAE64A"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35E2D5F6"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00DD4ECC">
        <w:rPr>
          <w:rFonts w:ascii="Verdana" w:hAnsi="Verdana" w:cstheme="minorHAnsi"/>
          <w:sz w:val="18"/>
          <w:szCs w:val="18"/>
        </w:rPr>
        <w:t>a</w:t>
      </w:r>
      <w:r w:rsidRPr="00115357">
        <w:rPr>
          <w:rFonts w:ascii="Verdana" w:hAnsi="Verdana" w:cstheme="minorHAnsi"/>
          <w:sz w:val="18"/>
          <w:szCs w:val="18"/>
        </w:rPr>
        <w:t>:</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B37FFC">
        <w:rPr>
          <w:rFonts w:ascii="Verdana" w:hAnsi="Verdana" w:cstheme="minorHAnsi"/>
          <w:sz w:val="18"/>
          <w:szCs w:val="18"/>
        </w:rPr>
        <w:t>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lastRenderedPageBreak/>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031FDC23" w:rsidR="000C4186" w:rsidRPr="008B5521" w:rsidRDefault="000B560C" w:rsidP="00286A30">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C447F2" w:rsidRPr="00B37FFC">
        <w:rPr>
          <w:rFonts w:ascii="Verdana" w:hAnsi="Verdana" w:cstheme="minorHAnsi"/>
          <w:sz w:val="18"/>
          <w:szCs w:val="18"/>
        </w:rPr>
        <w:t xml:space="preserve">výběrového řízení na uzavření této Rámcové dohody odpovídající podlimitní sektorové veřejné zakázce </w:t>
      </w:r>
      <w:r w:rsidRPr="008B5521">
        <w:rPr>
          <w:rFonts w:ascii="Verdana" w:hAnsi="Verdana" w:cstheme="minorHAnsi"/>
          <w:sz w:val="18"/>
          <w:szCs w:val="18"/>
        </w:rPr>
        <w:t xml:space="preserve">s názvem </w:t>
      </w:r>
      <w:r w:rsidR="00B3401C" w:rsidRPr="00B3401C">
        <w:rPr>
          <w:rFonts w:ascii="Verdana" w:hAnsi="Verdana" w:cstheme="minorHAnsi"/>
          <w:sz w:val="18"/>
          <w:szCs w:val="18"/>
        </w:rPr>
        <w:t>Dodávka náhradních dílů přejezdové konstrukce Rosehill 2026</w:t>
      </w:r>
      <w:r w:rsidRPr="008B5521">
        <w:rPr>
          <w:rFonts w:ascii="Verdana" w:hAnsi="Verdana" w:cstheme="minorHAnsi"/>
          <w:sz w:val="18"/>
          <w:szCs w:val="18"/>
        </w:rPr>
        <w:t xml:space="preserve">, č.j. </w:t>
      </w:r>
      <w:ins w:id="0" w:author="Autor">
        <w:r w:rsidR="00D22CE9" w:rsidRPr="00D22CE9">
          <w:rPr>
            <w:rFonts w:ascii="Verdana" w:hAnsi="Verdana" w:cstheme="minorHAnsi"/>
            <w:sz w:val="18"/>
            <w:szCs w:val="18"/>
          </w:rPr>
          <w:t>30988/2025-SŽ-OŘ PLZ-ÚPI</w:t>
        </w:r>
        <w:r w:rsidR="00D22CE9">
          <w:rPr>
            <w:rFonts w:ascii="Verdana" w:hAnsi="Verdana" w:cstheme="minorHAnsi"/>
            <w:sz w:val="18"/>
            <w:szCs w:val="18"/>
          </w:rPr>
          <w:t xml:space="preserve"> </w:t>
        </w:r>
      </w:ins>
      <w:del w:id="1" w:author="Autor">
        <w:r w:rsidR="00B3401C" w:rsidRPr="00B3401C" w:rsidDel="00D22CE9">
          <w:rPr>
            <w:rFonts w:ascii="Verdana" w:hAnsi="Verdana" w:cstheme="minorHAnsi"/>
            <w:sz w:val="18"/>
            <w:szCs w:val="18"/>
          </w:rPr>
          <w:delText>27211/2025-SŽ-OŘ PLZ-ÚPI</w:delText>
        </w:r>
        <w:r w:rsidR="00B3401C" w:rsidDel="00D22CE9">
          <w:rPr>
            <w:rFonts w:ascii="Verdana" w:hAnsi="Verdana" w:cstheme="minorHAnsi"/>
            <w:sz w:val="18"/>
            <w:szCs w:val="18"/>
          </w:rPr>
          <w:delText xml:space="preserve"> </w:delText>
        </w:r>
      </w:del>
      <w:r w:rsidRPr="008B5521">
        <w:rPr>
          <w:rFonts w:ascii="Verdana" w:hAnsi="Verdana" w:cstheme="minorHAnsi"/>
          <w:sz w:val="18"/>
          <w:szCs w:val="18"/>
        </w:rPr>
        <w:t>(dále jen „</w:t>
      </w:r>
      <w:r w:rsidR="00A00FAA">
        <w:rPr>
          <w:rFonts w:ascii="Verdana" w:hAnsi="Verdana" w:cstheme="minorHAnsi"/>
          <w:sz w:val="18"/>
          <w:szCs w:val="18"/>
        </w:rPr>
        <w:t>výběrové</w:t>
      </w:r>
      <w:r w:rsidR="000A53AE" w:rsidRPr="008B5521">
        <w:rPr>
          <w:rFonts w:ascii="Verdana" w:hAnsi="Verdana" w:cstheme="minorHAnsi"/>
          <w:sz w:val="18"/>
          <w:szCs w:val="18"/>
        </w:rPr>
        <w:t xml:space="preserve">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A00FAA">
        <w:rPr>
          <w:rFonts w:ascii="Verdana" w:hAnsi="Verdana" w:cstheme="minorHAnsi"/>
          <w:sz w:val="18"/>
          <w:szCs w:val="18"/>
        </w:rPr>
        <w:t>výběrového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7BF71F5F"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w:t>
      </w:r>
      <w:r w:rsidRPr="00B3401C">
        <w:rPr>
          <w:rFonts w:ascii="Verdana" w:hAnsi="Verdana"/>
          <w:sz w:val="18"/>
          <w:szCs w:val="18"/>
        </w:rPr>
        <w:t xml:space="preserve">uvedeného v </w:t>
      </w:r>
      <w:r w:rsidRPr="00B37FFC">
        <w:rPr>
          <w:rFonts w:ascii="Verdana" w:hAnsi="Verdana"/>
          <w:sz w:val="18"/>
          <w:szCs w:val="18"/>
          <w:lang w:eastAsia="cs-CZ"/>
        </w:rPr>
        <w:t xml:space="preserve">příloze č. </w:t>
      </w:r>
      <w:r w:rsidR="007465F2" w:rsidRPr="00B37FFC">
        <w:rPr>
          <w:rFonts w:ascii="Verdana" w:hAnsi="Verdana"/>
          <w:sz w:val="18"/>
          <w:szCs w:val="18"/>
          <w:lang w:eastAsia="cs-CZ"/>
        </w:rPr>
        <w:t>2</w:t>
      </w:r>
      <w:r w:rsidR="006A4A0B" w:rsidRPr="00B3401C">
        <w:rPr>
          <w:rFonts w:ascii="Verdana" w:hAnsi="Verdana"/>
          <w:sz w:val="18"/>
          <w:szCs w:val="18"/>
          <w:lang w:eastAsia="cs-CZ"/>
        </w:rPr>
        <w:t xml:space="preserve"> </w:t>
      </w:r>
      <w:r w:rsidRPr="00B3401C">
        <w:rPr>
          <w:rFonts w:ascii="Verdana" w:hAnsi="Verdana"/>
          <w:sz w:val="18"/>
          <w:szCs w:val="18"/>
          <w:lang w:eastAsia="cs-CZ"/>
        </w:rPr>
        <w:t>této</w:t>
      </w:r>
      <w:r w:rsidRPr="004F68CA">
        <w:rPr>
          <w:rFonts w:ascii="Verdana" w:hAnsi="Verdana"/>
          <w:sz w:val="18"/>
          <w:szCs w:val="18"/>
          <w:lang w:eastAsia="cs-CZ"/>
        </w:rPr>
        <w:t xml:space="preserve">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základě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r w:rsidRPr="00851EB5">
        <w:rPr>
          <w:rFonts w:ascii="Verdana" w:hAnsi="Verdana"/>
          <w:sz w:val="18"/>
          <w:highlight w:val="green"/>
        </w:rPr>
        <w:t>xxxxxx</w:t>
      </w:r>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r w:rsidRPr="00851EB5">
        <w:rPr>
          <w:rFonts w:ascii="Verdana" w:hAnsi="Verdana"/>
          <w:sz w:val="18"/>
          <w:highlight w:val="yellow"/>
        </w:rPr>
        <w:t>xxxxxx</w:t>
      </w:r>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2141E7A0" w:rsidR="00FF14B8"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w:t>
      </w:r>
      <w:r w:rsidR="00893290" w:rsidRPr="00B3401C">
        <w:rPr>
          <w:rFonts w:ascii="Verdana" w:hAnsi="Verdana" w:cstheme="minorHAnsi"/>
          <w:sz w:val="18"/>
          <w:szCs w:val="18"/>
        </w:rPr>
        <w:t xml:space="preserve">do </w:t>
      </w:r>
      <w:r w:rsidR="00B3401C" w:rsidRPr="00B37FFC">
        <w:rPr>
          <w:rFonts w:ascii="Verdana" w:hAnsi="Verdana" w:cstheme="minorHAnsi"/>
          <w:sz w:val="18"/>
          <w:szCs w:val="18"/>
        </w:rPr>
        <w:t>7</w:t>
      </w:r>
      <w:r w:rsidR="00A0526B" w:rsidRPr="00B3401C">
        <w:rPr>
          <w:rFonts w:ascii="Verdana" w:hAnsi="Verdana" w:cstheme="minorHAnsi"/>
          <w:sz w:val="18"/>
          <w:szCs w:val="18"/>
        </w:rPr>
        <w:t xml:space="preserve"> </w:t>
      </w:r>
      <w:r w:rsidR="00893290" w:rsidRPr="00B3401C">
        <w:rPr>
          <w:rFonts w:ascii="Verdana" w:hAnsi="Verdana" w:cstheme="minorHAnsi"/>
          <w:sz w:val="18"/>
          <w:szCs w:val="18"/>
        </w:rPr>
        <w:t>pracovních</w:t>
      </w:r>
      <w:r w:rsidR="00893290" w:rsidRPr="00781B70">
        <w:rPr>
          <w:rFonts w:ascii="Verdana" w:hAnsi="Verdana" w:cstheme="minorHAnsi"/>
          <w:sz w:val="18"/>
          <w:szCs w:val="18"/>
        </w:rPr>
        <w:t xml:space="preserve">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0F8C628D" w14:textId="77777777" w:rsidR="00987E9B" w:rsidRPr="00781B70" w:rsidRDefault="00987E9B" w:rsidP="00B37FFC">
      <w:pPr>
        <w:pStyle w:val="Odstavecseseznamem"/>
        <w:ind w:left="360"/>
        <w:jc w:val="both"/>
        <w:rPr>
          <w:rFonts w:ascii="Verdana" w:hAnsi="Verdana" w:cstheme="minorHAnsi"/>
          <w:sz w:val="18"/>
          <w:szCs w:val="18"/>
        </w:rPr>
      </w:pPr>
    </w:p>
    <w:p w14:paraId="7044594C" w14:textId="785FA868" w:rsidR="00893290" w:rsidRPr="001078A6"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B37FFC">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B37FFC">
        <w:rPr>
          <w:rFonts w:ascii="Verdana" w:hAnsi="Verdana" w:cstheme="minorHAnsi"/>
          <w:sz w:val="18"/>
          <w:szCs w:val="18"/>
        </w:rPr>
        <w:t xml:space="preserve"> článku </w:t>
      </w:r>
      <w:r w:rsidRPr="00B37FFC">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B3401C" w:rsidRPr="00B37FFC">
        <w:rPr>
          <w:rFonts w:ascii="Verdana" w:hAnsi="Verdana" w:cstheme="minorHAnsi"/>
          <w:sz w:val="18"/>
          <w:szCs w:val="18"/>
        </w:rPr>
        <w:t>5</w:t>
      </w:r>
      <w:r w:rsidRPr="00B37FFC">
        <w:rPr>
          <w:rFonts w:ascii="Verdana" w:hAnsi="Verdana" w:cstheme="minorHAnsi"/>
          <w:sz w:val="18"/>
          <w:szCs w:val="18"/>
        </w:rPr>
        <w:t xml:space="preserve"> % z ceny za plnění budoucí dílčí smlouvy, kterou </w:t>
      </w:r>
      <w:r w:rsidR="00ED42A7" w:rsidRPr="00B37FFC">
        <w:rPr>
          <w:rFonts w:ascii="Verdana" w:hAnsi="Verdana" w:cstheme="minorHAnsi"/>
          <w:sz w:val="18"/>
          <w:szCs w:val="18"/>
        </w:rPr>
        <w:t>Prodá</w:t>
      </w:r>
      <w:r w:rsidRPr="00B37FFC">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B37FFC">
        <w:rPr>
          <w:rFonts w:ascii="Verdana" w:hAnsi="Verdana"/>
          <w:sz w:val="18"/>
          <w:szCs w:val="18"/>
        </w:rPr>
        <w:t xml:space="preserve"> </w:t>
      </w:r>
      <w:r w:rsidRPr="00B37FFC">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2D25219" w:rsidR="00D608AA" w:rsidRPr="006E2ACE"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Rámcová dohoda je uzavírána na dobu od nabytí její účinnosti do </w:t>
      </w:r>
      <w:r w:rsidR="00B3401C" w:rsidRPr="00B37FFC">
        <w:rPr>
          <w:rFonts w:ascii="Verdana" w:hAnsi="Verdana"/>
          <w:b/>
          <w:bCs/>
          <w:sz w:val="18"/>
          <w:szCs w:val="18"/>
        </w:rPr>
        <w:t>31.12.2026</w:t>
      </w:r>
      <w:r w:rsidR="00D608AA" w:rsidRPr="004518FF">
        <w:rPr>
          <w:rFonts w:ascii="Verdana" w:hAnsi="Verdana"/>
          <w:sz w:val="18"/>
          <w:szCs w:val="18"/>
        </w:rPr>
        <w:t xml:space="preserve"> anebo do doby uzavření dílčí smlouvy, na základě které dojde k objednání zboží dle této </w:t>
      </w:r>
      <w:r w:rsidR="00881560" w:rsidRPr="004518FF">
        <w:rPr>
          <w:rFonts w:ascii="Verdana" w:hAnsi="Verdana"/>
          <w:sz w:val="18"/>
          <w:szCs w:val="18"/>
        </w:rPr>
        <w:t>Rámcové</w:t>
      </w:r>
      <w:r w:rsidR="00D608AA" w:rsidRPr="004518FF">
        <w:rPr>
          <w:rFonts w:ascii="Verdana" w:hAnsi="Verdana"/>
          <w:sz w:val="18"/>
          <w:szCs w:val="18"/>
        </w:rPr>
        <w:t xml:space="preserve"> dohody (v součtu všech dílčích smluv) v částce </w:t>
      </w:r>
      <w:r w:rsidR="00D608AA" w:rsidRPr="007546DF">
        <w:rPr>
          <w:rFonts w:ascii="Verdana" w:hAnsi="Verdana"/>
          <w:sz w:val="18"/>
          <w:szCs w:val="18"/>
        </w:rPr>
        <w:t>převyšující</w:t>
      </w:r>
      <w:r w:rsidR="007546DF" w:rsidRPr="00B37FFC">
        <w:rPr>
          <w:rFonts w:ascii="Verdana" w:hAnsi="Verdana"/>
          <w:sz w:val="18"/>
          <w:szCs w:val="18"/>
        </w:rPr>
        <w:t xml:space="preserve"> </w:t>
      </w:r>
      <w:r w:rsidR="00B37FFC">
        <w:rPr>
          <w:rFonts w:ascii="Verdana" w:hAnsi="Verdana"/>
          <w:b/>
          <w:bCs/>
          <w:sz w:val="18"/>
          <w:szCs w:val="18"/>
        </w:rPr>
        <w:t>10 0</w:t>
      </w:r>
      <w:r w:rsidR="007546DF" w:rsidRPr="00B37FFC">
        <w:rPr>
          <w:rFonts w:ascii="Verdana" w:hAnsi="Verdana"/>
          <w:b/>
          <w:bCs/>
          <w:sz w:val="18"/>
          <w:szCs w:val="18"/>
        </w:rPr>
        <w:t xml:space="preserve">00 000,00 </w:t>
      </w:r>
      <w:r w:rsidR="00D608AA" w:rsidRPr="00B37FFC">
        <w:rPr>
          <w:rFonts w:ascii="Verdana" w:hAnsi="Verdana"/>
          <w:b/>
          <w:bCs/>
          <w:sz w:val="18"/>
          <w:szCs w:val="18"/>
        </w:rPr>
        <w:t>Kč bez DPH</w:t>
      </w:r>
      <w:r w:rsidR="00D608AA" w:rsidRPr="00B37FFC">
        <w:rPr>
          <w:rFonts w:ascii="Verdana" w:hAnsi="Verdana"/>
          <w:sz w:val="18"/>
          <w:szCs w:val="18"/>
        </w:rPr>
        <w:t xml:space="preserve">. </w:t>
      </w:r>
      <w:r w:rsidR="00D608AA" w:rsidRPr="004518FF">
        <w:rPr>
          <w:rFonts w:ascii="Verdana" w:hAnsi="Verdana"/>
          <w:sz w:val="18"/>
          <w:szCs w:val="18"/>
        </w:rPr>
        <w:t xml:space="preserve">V případě, že dojde k ukončení účinnosti této </w:t>
      </w:r>
      <w:r w:rsidR="00881560" w:rsidRPr="004518FF">
        <w:rPr>
          <w:rFonts w:ascii="Verdana" w:hAnsi="Verdana"/>
          <w:sz w:val="18"/>
          <w:szCs w:val="18"/>
        </w:rPr>
        <w:t>Rámcové</w:t>
      </w:r>
      <w:r w:rsidR="00D608AA" w:rsidRPr="004518FF">
        <w:rPr>
          <w:rFonts w:ascii="Verdana" w:hAnsi="Verdana"/>
          <w:sz w:val="18"/>
          <w:szCs w:val="18"/>
        </w:rPr>
        <w:t xml:space="preserve"> dohody dle předchozí věty, nemá toto ukončení vliv na účinnost dílčích smluv, které byly na základě této </w:t>
      </w:r>
      <w:r w:rsidR="00881560" w:rsidRPr="004518FF">
        <w:rPr>
          <w:rFonts w:ascii="Verdana" w:hAnsi="Verdana"/>
          <w:sz w:val="18"/>
          <w:szCs w:val="18"/>
        </w:rPr>
        <w:t>Rámcové</w:t>
      </w:r>
      <w:r w:rsidR="00D608AA" w:rsidRPr="004518FF">
        <w:rPr>
          <w:rFonts w:ascii="Verdana" w:hAnsi="Verdana"/>
          <w:sz w:val="18"/>
          <w:szCs w:val="18"/>
        </w:rPr>
        <w:t xml:space="preserve"> dohody uzavřeny. Kupující není oprávněn na </w:t>
      </w:r>
      <w:r w:rsidR="00D608AA" w:rsidRPr="006E2ACE">
        <w:rPr>
          <w:rFonts w:ascii="Verdana" w:hAnsi="Verdana"/>
          <w:sz w:val="18"/>
          <w:szCs w:val="18"/>
        </w:rPr>
        <w:t xml:space="preserve">základě této </w:t>
      </w:r>
      <w:r w:rsidR="00881560" w:rsidRPr="006E2ACE">
        <w:rPr>
          <w:rFonts w:ascii="Verdana" w:hAnsi="Verdana"/>
          <w:sz w:val="18"/>
          <w:szCs w:val="18"/>
        </w:rPr>
        <w:t>Rámcové</w:t>
      </w:r>
      <w:r w:rsidR="00D608AA" w:rsidRPr="006E2ACE">
        <w:rPr>
          <w:rFonts w:ascii="Verdana" w:hAnsi="Verdana"/>
          <w:sz w:val="18"/>
          <w:szCs w:val="18"/>
        </w:rPr>
        <w:t xml:space="preserve"> dohody učinit objednávky (v součtu všech objednávek) přesahující částku</w:t>
      </w:r>
      <w:r w:rsidR="00D608AA" w:rsidRPr="00B37FFC">
        <w:rPr>
          <w:rFonts w:ascii="Verdana" w:hAnsi="Verdana"/>
          <w:sz w:val="18"/>
          <w:szCs w:val="18"/>
        </w:rPr>
        <w:t xml:space="preserve"> </w:t>
      </w:r>
      <w:r w:rsidR="006E2ACE" w:rsidRPr="00B37FFC">
        <w:rPr>
          <w:rFonts w:ascii="Verdana" w:hAnsi="Verdana"/>
          <w:b/>
          <w:bCs/>
          <w:sz w:val="18"/>
          <w:szCs w:val="18"/>
        </w:rPr>
        <w:t>10 </w:t>
      </w:r>
      <w:r w:rsidR="00B37FFC">
        <w:rPr>
          <w:rFonts w:ascii="Verdana" w:hAnsi="Verdana"/>
          <w:b/>
          <w:bCs/>
          <w:sz w:val="18"/>
          <w:szCs w:val="18"/>
        </w:rPr>
        <w:t>5</w:t>
      </w:r>
      <w:r w:rsidR="006E2ACE" w:rsidRPr="00B37FFC">
        <w:rPr>
          <w:rFonts w:ascii="Verdana" w:hAnsi="Verdana"/>
          <w:b/>
          <w:bCs/>
          <w:sz w:val="18"/>
          <w:szCs w:val="18"/>
        </w:rPr>
        <w:t>00 000,00</w:t>
      </w:r>
      <w:r w:rsidR="00D608AA" w:rsidRPr="00B37FFC">
        <w:rPr>
          <w:rFonts w:ascii="Verdana" w:hAnsi="Verdana"/>
          <w:b/>
          <w:bCs/>
          <w:sz w:val="18"/>
          <w:szCs w:val="18"/>
        </w:rPr>
        <w:t xml:space="preserve"> Kč bez DPH</w:t>
      </w:r>
      <w:r w:rsidR="00D608AA" w:rsidRPr="00B37FFC">
        <w:rPr>
          <w:rFonts w:ascii="Verdana" w:eastAsiaTheme="majorEastAsia" w:hAnsi="Verdana"/>
          <w:bCs/>
          <w:sz w:val="18"/>
          <w:szCs w:val="18"/>
        </w:rPr>
        <w:t>.</w:t>
      </w:r>
    </w:p>
    <w:p w14:paraId="7EC44902" w14:textId="1906B4A6" w:rsidR="00062B10" w:rsidRPr="006E2ACE" w:rsidRDefault="00D608AA" w:rsidP="00C14DEC">
      <w:pPr>
        <w:pStyle w:val="acnormalbulleted"/>
        <w:numPr>
          <w:ilvl w:val="0"/>
          <w:numId w:val="1"/>
        </w:numPr>
        <w:tabs>
          <w:tab w:val="clear" w:pos="360"/>
          <w:tab w:val="num" w:pos="-360"/>
        </w:tabs>
        <w:rPr>
          <w:rFonts w:ascii="Verdana" w:hAnsi="Verdana"/>
          <w:sz w:val="18"/>
          <w:szCs w:val="18"/>
        </w:rPr>
      </w:pPr>
      <w:r w:rsidRPr="00B37FFC">
        <w:rPr>
          <w:rFonts w:ascii="Verdana" w:hAnsi="Verdana"/>
          <w:sz w:val="18"/>
          <w:szCs w:val="18"/>
        </w:rPr>
        <w:lastRenderedPageBreak/>
        <w:t>Míst</w:t>
      </w:r>
      <w:r w:rsidR="00474AD3" w:rsidRPr="00B37FFC">
        <w:rPr>
          <w:rFonts w:ascii="Verdana" w:hAnsi="Verdana"/>
          <w:sz w:val="18"/>
          <w:szCs w:val="18"/>
        </w:rPr>
        <w:t>o</w:t>
      </w:r>
      <w:r w:rsidRPr="00B37FFC">
        <w:rPr>
          <w:rFonts w:ascii="Verdana" w:hAnsi="Verdana"/>
          <w:sz w:val="18"/>
          <w:szCs w:val="18"/>
        </w:rPr>
        <w:t xml:space="preserve"> plnění dílčích smluv je zpravidla uvedeno v dílčí smlouvě. </w:t>
      </w:r>
      <w:r w:rsidR="00062B10" w:rsidRPr="00B37FFC">
        <w:rPr>
          <w:rFonts w:ascii="Verdana" w:eastAsiaTheme="majorEastAsia" w:hAnsi="Verdana"/>
          <w:bCs/>
          <w:sz w:val="18"/>
          <w:szCs w:val="18"/>
        </w:rPr>
        <w:t>Dopravu požadovaného zboží do místa plnění zajišťuje Prodávající.</w:t>
      </w:r>
      <w:r w:rsidR="00062B10" w:rsidRPr="006E2ACE">
        <w:rPr>
          <w:rFonts w:ascii="Verdana" w:hAnsi="Verdana"/>
          <w:sz w:val="18"/>
          <w:szCs w:val="18"/>
        </w:rPr>
        <w:t xml:space="preserve"> </w:t>
      </w:r>
      <w:r w:rsidR="00205B59">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29A44207"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B3401C" w:rsidRPr="00B37FFC">
        <w:rPr>
          <w:rFonts w:ascii="Verdana" w:hAnsi="Verdana"/>
          <w:sz w:val="18"/>
          <w:szCs w:val="18"/>
        </w:rPr>
        <w:t>20 dní</w:t>
      </w:r>
      <w:r w:rsidR="00062B10" w:rsidRPr="00B3401C">
        <w:rPr>
          <w:rFonts w:ascii="Verdana" w:hAnsi="Verdana"/>
          <w:sz w:val="18"/>
          <w:szCs w:val="18"/>
        </w:rPr>
        <w:t xml:space="preserve"> před</w:t>
      </w:r>
      <w:r w:rsidR="00062B10" w:rsidRPr="004518FF">
        <w:rPr>
          <w:rFonts w:ascii="Verdana" w:hAnsi="Verdana"/>
          <w:sz w:val="18"/>
          <w:szCs w:val="18"/>
        </w:rPr>
        <w:t xml:space="preserve">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09119587" w:rsidR="00062B10" w:rsidRPr="008B5521" w:rsidRDefault="00062B10" w:rsidP="00B37FFC">
      <w:pPr>
        <w:pStyle w:val="Nadpis2"/>
        <w:numPr>
          <w:ilvl w:val="0"/>
          <w:numId w:val="1"/>
        </w:numPr>
        <w:tabs>
          <w:tab w:val="clear" w:pos="360"/>
          <w:tab w:val="num" w:pos="-360"/>
        </w:tabs>
        <w:spacing w:line="276" w:lineRule="auto"/>
        <w:ind w:left="357" w:hanging="357"/>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ho uvedeného v</w:t>
      </w:r>
      <w:r w:rsidR="00D608AA" w:rsidRPr="004518FF">
        <w:rPr>
          <w:rFonts w:ascii="Verdana" w:hAnsi="Verdana" w:cstheme="minorHAnsi"/>
          <w:sz w:val="18"/>
          <w:szCs w:val="18"/>
        </w:rPr>
        <w:t> dílčí smlouvě jako „kontaktní osoba</w:t>
      </w:r>
      <w:r w:rsidRPr="004518FF">
        <w:rPr>
          <w:rFonts w:ascii="Verdana" w:hAnsi="Verdana" w:cstheme="minorHAnsi"/>
          <w:sz w:val="18"/>
          <w:szCs w:val="18"/>
        </w:rPr>
        <w:t xml:space="preserve">“ o datu a době dodání zboží (v pracovní dny v </w:t>
      </w:r>
      <w:r w:rsidRPr="00B3401C">
        <w:rPr>
          <w:rFonts w:ascii="Verdana" w:hAnsi="Verdana" w:cstheme="minorHAnsi"/>
          <w:sz w:val="18"/>
          <w:szCs w:val="18"/>
        </w:rPr>
        <w:t xml:space="preserve">čase </w:t>
      </w:r>
      <w:r w:rsidR="00B3401C" w:rsidRPr="00B37FFC">
        <w:rPr>
          <w:rFonts w:ascii="Verdana" w:hAnsi="Verdana" w:cstheme="minorHAnsi"/>
          <w:bCs w:val="0"/>
          <w:sz w:val="18"/>
          <w:szCs w:val="18"/>
        </w:rPr>
        <w:t>8:30 – 13:30</w:t>
      </w:r>
      <w:r w:rsidRPr="00B37FFC">
        <w:rPr>
          <w:rFonts w:ascii="Verdana" w:hAnsi="Verdana" w:cstheme="minorHAnsi"/>
          <w:bCs w:val="0"/>
          <w:sz w:val="18"/>
          <w:szCs w:val="18"/>
        </w:rPr>
        <w:t xml:space="preserve"> hod.</w:t>
      </w:r>
      <w:r w:rsidRPr="00B3401C">
        <w:rPr>
          <w:rFonts w:ascii="Verdana" w:hAnsi="Verdana" w:cstheme="minorHAnsi"/>
          <w:sz w:val="18"/>
          <w:szCs w:val="18"/>
        </w:rPr>
        <w:t>).</w:t>
      </w:r>
      <w:r w:rsidR="00D034CB" w:rsidRPr="004518FF">
        <w:rPr>
          <w:rFonts w:ascii="Verdana" w:hAnsi="Verdana" w:cstheme="minorHAnsi"/>
          <w:sz w:val="18"/>
          <w:szCs w:val="18"/>
        </w:rPr>
        <w:t xml:space="preserve"> K</w:t>
      </w:r>
      <w:r w:rsidRPr="004518FF">
        <w:rPr>
          <w:rFonts w:ascii="Verdana" w:hAnsi="Verdana" w:cstheme="minorHAnsi"/>
          <w:sz w:val="18"/>
          <w:szCs w:val="18"/>
        </w:rPr>
        <w:t xml:space="preserve"> </w:t>
      </w:r>
      <w:r w:rsidR="00D034CB" w:rsidRPr="004518FF">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02A2099A" w:rsidR="00CB26F1" w:rsidRPr="00B3401C"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B37FF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B37FFC">
        <w:rPr>
          <w:rFonts w:ascii="Verdana" w:hAnsi="Verdana" w:cstheme="minorHAnsi"/>
          <w:sz w:val="18"/>
          <w:szCs w:val="18"/>
        </w:rPr>
        <w:t>2</w:t>
      </w:r>
      <w:r w:rsidR="007465F2" w:rsidRPr="00B37FFC">
        <w:rPr>
          <w:rFonts w:ascii="Verdana" w:hAnsi="Verdana" w:cstheme="minorHAnsi"/>
          <w:sz w:val="18"/>
          <w:szCs w:val="18"/>
        </w:rPr>
        <w:t xml:space="preserve"> </w:t>
      </w:r>
      <w:r w:rsidRPr="00B37FFC">
        <w:rPr>
          <w:rFonts w:ascii="Verdana" w:hAnsi="Verdana" w:cstheme="minorHAnsi"/>
          <w:sz w:val="18"/>
          <w:szCs w:val="18"/>
        </w:rPr>
        <w:t xml:space="preserve">této </w:t>
      </w:r>
      <w:r w:rsidR="00881560" w:rsidRPr="00B37FFC">
        <w:rPr>
          <w:rFonts w:ascii="Verdana" w:hAnsi="Verdana" w:cstheme="minorHAnsi"/>
          <w:sz w:val="18"/>
          <w:szCs w:val="18"/>
        </w:rPr>
        <w:t>Rámcové</w:t>
      </w:r>
      <w:r w:rsidRPr="00B37FFC">
        <w:rPr>
          <w:rFonts w:ascii="Verdana" w:hAnsi="Verdana" w:cstheme="minorHAnsi"/>
          <w:sz w:val="18"/>
          <w:szCs w:val="18"/>
        </w:rPr>
        <w:t xml:space="preserve"> dohody a množství skutečně dodaného zboží Kupujícímu. </w:t>
      </w:r>
    </w:p>
    <w:p w14:paraId="5E498BFF" w14:textId="407B8F89" w:rsidR="00CB26F1" w:rsidRPr="00B37FFC" w:rsidRDefault="00E6302B"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B37FFC">
        <w:rPr>
          <w:rFonts w:ascii="Verdana" w:hAnsi="Verdana" w:cstheme="minorHAnsi"/>
          <w:sz w:val="18"/>
          <w:szCs w:val="18"/>
        </w:rPr>
        <w:t xml:space="preserve">Jednotlivé ceny uvedené </w:t>
      </w:r>
      <w:r w:rsidR="00CB26F1" w:rsidRPr="00B37FFC">
        <w:rPr>
          <w:rFonts w:ascii="Verdana" w:hAnsi="Verdana" w:cstheme="minorHAnsi"/>
          <w:sz w:val="18"/>
          <w:szCs w:val="18"/>
        </w:rPr>
        <w:t>v</w:t>
      </w:r>
      <w:r w:rsidR="007465F2" w:rsidRPr="00B37FFC">
        <w:rPr>
          <w:rFonts w:ascii="Verdana" w:hAnsi="Verdana" w:cstheme="minorHAnsi"/>
          <w:sz w:val="18"/>
          <w:szCs w:val="18"/>
        </w:rPr>
        <w:t> jednotkovém ceníku</w:t>
      </w:r>
      <w:r w:rsidR="00CB26F1" w:rsidRPr="00B37FFC">
        <w:rPr>
          <w:rFonts w:ascii="Verdana" w:hAnsi="Verdana" w:cstheme="minorHAnsi"/>
          <w:sz w:val="18"/>
          <w:szCs w:val="18"/>
        </w:rPr>
        <w:t xml:space="preserve">, který je přílohou č. </w:t>
      </w:r>
      <w:r w:rsidR="00B37FFC">
        <w:rPr>
          <w:rFonts w:ascii="Verdana" w:hAnsi="Verdana" w:cstheme="minorHAnsi"/>
          <w:sz w:val="18"/>
          <w:szCs w:val="18"/>
        </w:rPr>
        <w:t>2</w:t>
      </w:r>
      <w:r w:rsidR="00CB26F1" w:rsidRPr="00B37FFC">
        <w:rPr>
          <w:rFonts w:ascii="Verdana" w:hAnsi="Verdana" w:cstheme="minorHAnsi"/>
          <w:sz w:val="18"/>
          <w:szCs w:val="18"/>
        </w:rPr>
        <w:t xml:space="preserve"> této Rámcové dohody</w:t>
      </w:r>
      <w:r w:rsidRPr="00B37FFC">
        <w:rPr>
          <w:rFonts w:ascii="Verdana" w:hAnsi="Verdana" w:cstheme="minorHAnsi"/>
          <w:sz w:val="18"/>
          <w:szCs w:val="18"/>
        </w:rPr>
        <w:t xml:space="preserve">, </w:t>
      </w:r>
      <w:r w:rsidR="00CB26F1" w:rsidRPr="00B37FFC">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C5CCC" w:rsidRDefault="00CB26F1"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w:t>
      </w:r>
      <w:r w:rsidRPr="00B3401C">
        <w:rPr>
          <w:rFonts w:ascii="Verdana" w:hAnsi="Verdana" w:cstheme="minorHAnsi"/>
          <w:sz w:val="18"/>
          <w:szCs w:val="18"/>
        </w:rPr>
        <w:t xml:space="preserve">vzniká Prodávajícímu </w:t>
      </w:r>
      <w:r w:rsidRPr="00B37FFC">
        <w:rPr>
          <w:rFonts w:ascii="Verdana" w:hAnsi="Verdana" w:cstheme="minorHAnsi"/>
          <w:sz w:val="18"/>
          <w:szCs w:val="18"/>
        </w:rPr>
        <w:t xml:space="preserve">dnem převzetí </w:t>
      </w:r>
      <w:r w:rsidR="006007E5" w:rsidRPr="00B37FFC">
        <w:rPr>
          <w:rFonts w:ascii="Verdana" w:hAnsi="Verdana" w:cstheme="minorHAnsi"/>
          <w:sz w:val="18"/>
          <w:szCs w:val="18"/>
        </w:rPr>
        <w:t>zboží Kupujícím</w:t>
      </w:r>
      <w:r w:rsidRPr="00B37FFC">
        <w:rPr>
          <w:rFonts w:ascii="Verdana" w:hAnsi="Verdana" w:cstheme="minorHAnsi"/>
          <w:sz w:val="18"/>
          <w:szCs w:val="18"/>
        </w:rPr>
        <w:t xml:space="preserve">. Faktura musí mít náležitosti daňového dokladu, její přílohou musí být stejnopis </w:t>
      </w:r>
      <w:r w:rsidR="00A606A2" w:rsidRPr="00B37FFC">
        <w:rPr>
          <w:rFonts w:ascii="Verdana" w:hAnsi="Verdana" w:cstheme="minorHAnsi"/>
          <w:sz w:val="18"/>
          <w:szCs w:val="18"/>
        </w:rPr>
        <w:t>D</w:t>
      </w:r>
      <w:r w:rsidRPr="00B37FFC">
        <w:rPr>
          <w:rFonts w:ascii="Verdana" w:hAnsi="Verdana" w:cstheme="minorHAnsi"/>
          <w:sz w:val="18"/>
          <w:szCs w:val="18"/>
        </w:rPr>
        <w:t xml:space="preserve">odacího listu s potvrzením převzetí dodávky bez jakýchkoli vad </w:t>
      </w:r>
      <w:r w:rsidR="00681F22" w:rsidRPr="00B37FFC">
        <w:rPr>
          <w:rFonts w:ascii="Verdana" w:hAnsi="Verdana" w:cstheme="minorHAnsi"/>
          <w:sz w:val="18"/>
          <w:szCs w:val="18"/>
        </w:rPr>
        <w:t>Kupujícím</w:t>
      </w:r>
      <w:r w:rsidRPr="00B37FFC">
        <w:rPr>
          <w:rFonts w:ascii="Verdana" w:hAnsi="Verdana" w:cstheme="minorHAnsi"/>
          <w:sz w:val="18"/>
          <w:szCs w:val="18"/>
        </w:rPr>
        <w:t>. V záhlaví faktury je nutno taktéž uvést číslo objednávky</w:t>
      </w:r>
      <w:r w:rsidR="00A606A2" w:rsidRPr="00B37FFC">
        <w:rPr>
          <w:rFonts w:ascii="Verdana" w:hAnsi="Verdana" w:cstheme="minorHAnsi"/>
          <w:sz w:val="18"/>
          <w:szCs w:val="18"/>
        </w:rPr>
        <w:t xml:space="preserve"> a této </w:t>
      </w:r>
      <w:r w:rsidR="00881560" w:rsidRPr="00B37FFC">
        <w:rPr>
          <w:rFonts w:ascii="Verdana" w:hAnsi="Verdana" w:cstheme="minorHAnsi"/>
          <w:sz w:val="18"/>
          <w:szCs w:val="18"/>
        </w:rPr>
        <w:t>Rámcové</w:t>
      </w:r>
      <w:r w:rsidR="00A606A2" w:rsidRPr="00B37FFC">
        <w:rPr>
          <w:rFonts w:ascii="Verdana" w:hAnsi="Verdana" w:cstheme="minorHAnsi"/>
          <w:sz w:val="18"/>
          <w:szCs w:val="18"/>
        </w:rPr>
        <w:t xml:space="preserve"> dohody</w:t>
      </w:r>
      <w:r w:rsidR="004F3758" w:rsidRPr="00B37FF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5F3E4DB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Splatnost</w:t>
      </w:r>
      <w:r w:rsidR="000F3AA2">
        <w:rPr>
          <w:rFonts w:ascii="Verdana" w:hAnsi="Verdana" w:cstheme="minorHAnsi"/>
          <w:sz w:val="18"/>
          <w:szCs w:val="18"/>
        </w:rPr>
        <w:t xml:space="preserve"> </w:t>
      </w:r>
      <w:r w:rsidRPr="008B5521">
        <w:rPr>
          <w:rFonts w:ascii="Verdana" w:hAnsi="Verdana" w:cstheme="minorHAnsi"/>
          <w:sz w:val="18"/>
          <w:szCs w:val="18"/>
        </w:rPr>
        <w:t xml:space="preserve">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2D52196B" w:rsidR="00CB26F1" w:rsidRPr="00FF70A2" w:rsidRDefault="00CB26F1" w:rsidP="004867C2">
      <w:pPr>
        <w:pStyle w:val="acnormal"/>
        <w:numPr>
          <w:ilvl w:val="0"/>
          <w:numId w:val="9"/>
        </w:numPr>
        <w:ind w:left="426" w:hanging="426"/>
        <w:rPr>
          <w:rFonts w:ascii="Verdana" w:hAnsi="Verdana" w:cstheme="minorHAnsi"/>
          <w:sz w:val="18"/>
          <w:szCs w:val="18"/>
        </w:rPr>
      </w:pPr>
      <w:r w:rsidRPr="00FF70A2">
        <w:rPr>
          <w:rFonts w:ascii="Verdana" w:hAnsi="Verdana" w:cstheme="minorHAnsi"/>
          <w:sz w:val="18"/>
          <w:szCs w:val="18"/>
        </w:rPr>
        <w:t xml:space="preserve">Záruční doba činí </w:t>
      </w:r>
      <w:r w:rsidR="00FF70A2" w:rsidRPr="00B37FFC">
        <w:rPr>
          <w:rFonts w:ascii="Verdana" w:hAnsi="Verdana" w:cstheme="minorHAnsi"/>
          <w:sz w:val="18"/>
          <w:szCs w:val="18"/>
        </w:rPr>
        <w:t>60</w:t>
      </w:r>
      <w:r w:rsidR="00FF70A2" w:rsidRPr="00FF70A2">
        <w:rPr>
          <w:rFonts w:ascii="Verdana" w:hAnsi="Verdana" w:cstheme="minorHAnsi"/>
          <w:sz w:val="18"/>
          <w:szCs w:val="18"/>
        </w:rPr>
        <w:t xml:space="preserve"> </w:t>
      </w:r>
      <w:r w:rsidRPr="00FF70A2">
        <w:rPr>
          <w:rFonts w:ascii="Verdana" w:hAnsi="Verdana" w:cstheme="minorHAnsi"/>
          <w:sz w:val="18"/>
          <w:szCs w:val="18"/>
        </w:rPr>
        <w:t>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15F79FFC"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6802EE">
        <w:rPr>
          <w:rFonts w:ascii="Verdana" w:hAnsi="Verdana" w:cstheme="minorHAnsi"/>
          <w:sz w:val="18"/>
          <w:szCs w:val="18"/>
        </w:rPr>
        <w:t xml:space="preserve"> </w:t>
      </w:r>
      <w:r w:rsidRPr="008B5521">
        <w:rPr>
          <w:rFonts w:ascii="Verdana" w:hAnsi="Verdana" w:cstheme="minorHAnsi"/>
          <w:sz w:val="18"/>
          <w:szCs w:val="18"/>
        </w:rPr>
        <w:t>000</w:t>
      </w:r>
      <w:r w:rsidR="006802EE">
        <w:rPr>
          <w:rFonts w:ascii="Verdana" w:hAnsi="Verdana" w:cstheme="minorHAnsi"/>
          <w:sz w:val="18"/>
          <w:szCs w:val="18"/>
        </w:rPr>
        <w:t>,00</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w:t>
      </w:r>
      <w:r w:rsidRPr="008B5521">
        <w:rPr>
          <w:rFonts w:ascii="Verdana" w:hAnsi="Verdana" w:cstheme="minorHAnsi"/>
          <w:sz w:val="18"/>
          <w:szCs w:val="18"/>
        </w:rPr>
        <w:lastRenderedPageBreak/>
        <w:t xml:space="preserve">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57C137EC"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w:t>
      </w:r>
      <w:r w:rsidR="00A00FAA">
        <w:rPr>
          <w:rFonts w:ascii="Verdana" w:hAnsi="Verdana" w:cstheme="minorHAnsi"/>
          <w:sz w:val="18"/>
          <w:szCs w:val="18"/>
        </w:rPr>
        <w:t>výběrovém</w:t>
      </w:r>
      <w:r w:rsidR="00A00FAA" w:rsidRPr="008B5521">
        <w:rPr>
          <w:rFonts w:ascii="Verdana" w:hAnsi="Verdana" w:cstheme="minorHAnsi"/>
          <w:sz w:val="18"/>
          <w:szCs w:val="18"/>
        </w:rPr>
        <w:t xml:space="preserve"> </w:t>
      </w:r>
      <w:r w:rsidR="000A53AE" w:rsidRPr="008B5521">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B37FFC" w:rsidRDefault="00EA6BA4" w:rsidP="00EA6BA4">
      <w:pPr>
        <w:numPr>
          <w:ilvl w:val="0"/>
          <w:numId w:val="4"/>
        </w:numPr>
        <w:spacing w:before="240" w:after="120"/>
        <w:rPr>
          <w:rFonts w:ascii="Verdana" w:hAnsi="Verdana" w:cstheme="minorHAnsi"/>
          <w:b/>
          <w:sz w:val="22"/>
        </w:rPr>
      </w:pPr>
      <w:r w:rsidRPr="00B37FFC">
        <w:rPr>
          <w:rFonts w:ascii="Verdana" w:hAnsi="Verdana" w:cstheme="minorHAnsi"/>
          <w:b/>
          <w:sz w:val="22"/>
        </w:rPr>
        <w:t>ODPOVĚDNÉ ZADÁVÁNÍ</w:t>
      </w:r>
    </w:p>
    <w:p w14:paraId="65EA28F2" w14:textId="2A8B4D79" w:rsidR="00EA6BA4" w:rsidRPr="00B37FFC"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B37FFC">
        <w:rPr>
          <w:rFonts w:ascii="Verdana" w:hAnsi="Verdana" w:cstheme="minorHAnsi"/>
          <w:sz w:val="18"/>
          <w:szCs w:val="18"/>
        </w:rPr>
        <w:t xml:space="preserve">Kupující je povinen při vytváření zadávacích podmínek, včetně pravidel pro hodnocení nabídek, a výběru dodavatele, </w:t>
      </w:r>
      <w:r w:rsidR="00A00FAA" w:rsidRPr="00B37FFC">
        <w:rPr>
          <w:rFonts w:ascii="Verdana" w:hAnsi="Verdana" w:cstheme="minorHAnsi"/>
          <w:sz w:val="18"/>
          <w:szCs w:val="18"/>
        </w:rPr>
        <w:t xml:space="preserve">výběrového </w:t>
      </w:r>
      <w:r w:rsidRPr="00B37FFC">
        <w:rPr>
          <w:rFonts w:ascii="Verdana" w:hAnsi="Verdana" w:cstheme="minorHAnsi"/>
          <w:sz w:val="18"/>
          <w:szCs w:val="18"/>
        </w:rPr>
        <w:t>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3D27F4A6" w:rsidR="00CF0A83" w:rsidRPr="00B37FFC" w:rsidRDefault="00CF0A83" w:rsidP="00C14DEC">
      <w:pPr>
        <w:pStyle w:val="acnormal"/>
        <w:numPr>
          <w:ilvl w:val="0"/>
          <w:numId w:val="16"/>
        </w:numPr>
        <w:tabs>
          <w:tab w:val="clear" w:pos="360"/>
          <w:tab w:val="num" w:pos="-360"/>
        </w:tabs>
        <w:rPr>
          <w:rFonts w:ascii="Verdana" w:hAnsi="Verdana" w:cstheme="minorHAnsi"/>
          <w:sz w:val="18"/>
          <w:szCs w:val="18"/>
        </w:rPr>
      </w:pPr>
      <w:r w:rsidRPr="00B37FFC">
        <w:rPr>
          <w:rFonts w:ascii="Verdana" w:hAnsi="Verdana" w:cstheme="minorHAnsi"/>
          <w:sz w:val="18"/>
          <w:szCs w:val="18"/>
        </w:rPr>
        <w:t xml:space="preserve">Kupující požaduje, aby Prodávající při plnění dílčích smluv uzavřených na základě této rámcové </w:t>
      </w:r>
      <w:r w:rsidR="00AC2CB4" w:rsidRPr="00B37FFC">
        <w:rPr>
          <w:rFonts w:ascii="Verdana" w:hAnsi="Verdana" w:cstheme="minorHAnsi"/>
          <w:sz w:val="18"/>
          <w:szCs w:val="18"/>
        </w:rPr>
        <w:t>dohody pro</w:t>
      </w:r>
      <w:r w:rsidRPr="00B37FFC">
        <w:rPr>
          <w:rFonts w:ascii="Verdana" w:hAnsi="Verdana" w:cstheme="minorHAnsi"/>
          <w:sz w:val="18"/>
          <w:szCs w:val="18"/>
        </w:rPr>
        <w:t xml:space="preserve"> Kupujícího</w:t>
      </w:r>
      <w:r w:rsidRPr="00B37FFC">
        <w:t xml:space="preserve"> </w:t>
      </w:r>
      <w:r w:rsidRPr="00B37FFC">
        <w:rPr>
          <w:rFonts w:ascii="Verdana" w:hAnsi="Verdana" w:cstheme="minorHAnsi"/>
          <w:sz w:val="18"/>
          <w:szCs w:val="18"/>
        </w:rPr>
        <w:t>zajistil rovnocenné platební podmínky, jako má sjednány Prodávající s Kupujícím, a to následovně:</w:t>
      </w:r>
    </w:p>
    <w:p w14:paraId="6BC43364" w14:textId="77777777" w:rsidR="00CF0A83" w:rsidRPr="00B37FF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B37FFC">
        <w:rPr>
          <w:rFonts w:ascii="Verdana" w:hAnsi="Verdana" w:cstheme="minorHAnsi"/>
          <w:sz w:val="18"/>
          <w:szCs w:val="18"/>
        </w:rPr>
        <w:t xml:space="preserve">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w:t>
      </w:r>
      <w:r w:rsidRPr="00B37FFC">
        <w:rPr>
          <w:rFonts w:ascii="Verdana" w:hAnsi="Verdana" w:cstheme="minorHAnsi"/>
          <w:sz w:val="18"/>
          <w:szCs w:val="18"/>
        </w:rPr>
        <w:lastRenderedPageBreak/>
        <w:t>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1D958944" w:rsidR="00CF0A83" w:rsidRPr="00B37FFC"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B37FFC">
        <w:rPr>
          <w:rFonts w:ascii="Verdana" w:hAnsi="Verdana" w:cstheme="minorHAnsi"/>
          <w:sz w:val="18"/>
          <w:szCs w:val="18"/>
        </w:rPr>
        <w:t>Prodávající se zavazuje uhradit smluvní pokutu ve výši 10</w:t>
      </w:r>
      <w:r w:rsidR="00AC2CB4">
        <w:rPr>
          <w:rFonts w:ascii="Verdana" w:hAnsi="Verdana" w:cstheme="minorHAnsi"/>
          <w:sz w:val="18"/>
          <w:szCs w:val="18"/>
        </w:rPr>
        <w:t> </w:t>
      </w:r>
      <w:r w:rsidRPr="00B37FFC">
        <w:rPr>
          <w:rFonts w:ascii="Verdana" w:hAnsi="Verdana" w:cstheme="minorHAnsi"/>
          <w:sz w:val="18"/>
          <w:szCs w:val="18"/>
        </w:rPr>
        <w:t>000</w:t>
      </w:r>
      <w:r w:rsidR="00AC2CB4">
        <w:rPr>
          <w:rFonts w:ascii="Verdana" w:hAnsi="Verdana" w:cstheme="minorHAnsi"/>
          <w:sz w:val="18"/>
          <w:szCs w:val="18"/>
        </w:rPr>
        <w:t>,00</w:t>
      </w:r>
      <w:r w:rsidRPr="00B37FFC">
        <w:rPr>
          <w:rFonts w:ascii="Verdana" w:hAnsi="Verdana" w:cstheme="minorHAnsi"/>
          <w:sz w:val="18"/>
          <w:szCs w:val="18"/>
        </w:rPr>
        <w:t xml:space="preserve"> Kč za každý byť i započatý den prodlení se splněním povinnosti předložit smluvní dokumentaci dle předchozího odstavce této rámcové dohody. Prodávající se dále zavazuje uhradit smluvní pokutu ve výši 10</w:t>
      </w:r>
      <w:r w:rsidR="00AC2CB4">
        <w:rPr>
          <w:rFonts w:ascii="Verdana" w:hAnsi="Verdana" w:cstheme="minorHAnsi"/>
          <w:sz w:val="18"/>
          <w:szCs w:val="18"/>
        </w:rPr>
        <w:t> </w:t>
      </w:r>
      <w:r w:rsidRPr="00B37FFC">
        <w:rPr>
          <w:rFonts w:ascii="Verdana" w:hAnsi="Verdana" w:cstheme="minorHAnsi"/>
          <w:sz w:val="18"/>
          <w:szCs w:val="18"/>
        </w:rPr>
        <w:t>000</w:t>
      </w:r>
      <w:r w:rsidR="00AC2CB4">
        <w:rPr>
          <w:rFonts w:ascii="Verdana" w:hAnsi="Verdana" w:cstheme="minorHAnsi"/>
          <w:sz w:val="18"/>
          <w:szCs w:val="18"/>
        </w:rPr>
        <w:t>,00</w:t>
      </w:r>
      <w:r w:rsidRPr="00B37FFC">
        <w:rPr>
          <w:rFonts w:ascii="Verdana" w:hAnsi="Verdana" w:cstheme="minorHAnsi"/>
          <w:sz w:val="18"/>
          <w:szCs w:val="18"/>
        </w:rPr>
        <w:t xml:space="preserve"> Kč za každý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61C7CE8D" w:rsidR="00D5415F" w:rsidRPr="00CF3ED5" w:rsidRDefault="00A06A5C"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Prodávající</w:t>
      </w:r>
      <w:r w:rsidR="00D5415F">
        <w:rPr>
          <w:rFonts w:ascii="Verdana" w:hAnsi="Verdana" w:cstheme="minorHAnsi"/>
          <w:sz w:val="18"/>
          <w:szCs w:val="18"/>
        </w:rPr>
        <w:t xml:space="preserve">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33AF8E82" w:rsidR="00C62878" w:rsidRDefault="00C62878" w:rsidP="00C14DEC">
      <w:pPr>
        <w:pStyle w:val="SODslseznam-2a"/>
        <w:tabs>
          <w:tab w:val="clear" w:pos="360"/>
        </w:tabs>
        <w:ind w:left="1199"/>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00FAA">
        <w:t>, které spadají do oblasti působnosti právních předpisů nebo jiných aktů uvedených v článku 5k Nařízení č. 833/2014</w:t>
      </w:r>
      <w:r>
        <w:t xml:space="preserve">,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70FAE00C" w:rsidR="005609AE" w:rsidRPr="00AC2CB4" w:rsidRDefault="00C62878" w:rsidP="00C14DEC">
      <w:pPr>
        <w:pStyle w:val="SODslseznam-2a"/>
        <w:tabs>
          <w:tab w:val="clear" w:pos="360"/>
          <w:tab w:val="num" w:pos="-720"/>
        </w:tabs>
        <w:ind w:left="1199"/>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A00FAA">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w:t>
      </w:r>
      <w:r w:rsidRPr="00AC2CB4">
        <w:t>a v obchodní společnosti.</w:t>
      </w:r>
    </w:p>
    <w:p w14:paraId="6E89CB09" w14:textId="6FC680CF" w:rsidR="005609AE" w:rsidRPr="00AC2CB4"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2" w:name="_Hlk156832161"/>
      <w:r w:rsidRPr="00AC2CB4">
        <w:rPr>
          <w:rFonts w:ascii="Verdana" w:hAnsi="Verdana" w:cstheme="minorHAnsi"/>
          <w:sz w:val="18"/>
          <w:szCs w:val="18"/>
        </w:rPr>
        <w:t xml:space="preserve">Je-li Prodávajícím sdružení více osob, platí podmínky </w:t>
      </w:r>
      <w:r w:rsidR="00C62878" w:rsidRPr="00AC2CB4">
        <w:rPr>
          <w:rFonts w:ascii="Verdana" w:hAnsi="Verdana" w:cstheme="minorHAnsi"/>
          <w:sz w:val="18"/>
          <w:szCs w:val="18"/>
        </w:rPr>
        <w:t xml:space="preserve">tohoto článku </w:t>
      </w:r>
      <w:r w:rsidR="00C62878" w:rsidRPr="00B37FFC">
        <w:rPr>
          <w:rFonts w:ascii="Verdana" w:hAnsi="Verdana" w:cstheme="minorHAnsi"/>
          <w:sz w:val="18"/>
          <w:szCs w:val="18"/>
        </w:rPr>
        <w:t>VIII</w:t>
      </w:r>
      <w:r w:rsidR="00C62878" w:rsidRPr="00AC2CB4">
        <w:rPr>
          <w:rFonts w:ascii="Verdana" w:hAnsi="Verdana" w:cstheme="minorHAnsi"/>
          <w:sz w:val="18"/>
          <w:szCs w:val="18"/>
        </w:rPr>
        <w:t xml:space="preserve"> </w:t>
      </w:r>
      <w:r w:rsidRPr="00AC2CB4">
        <w:rPr>
          <w:rFonts w:ascii="Verdana" w:hAnsi="Verdana" w:cstheme="minorHAnsi"/>
          <w:sz w:val="18"/>
          <w:szCs w:val="18"/>
        </w:rPr>
        <w:t>Rámcové dohody také jednotlivě pro všechny osoby v rámci Prodávajícího sdružené</w:t>
      </w:r>
      <w:r w:rsidR="0090698B" w:rsidRPr="00AC2CB4">
        <w:rPr>
          <w:rFonts w:ascii="Verdana" w:hAnsi="Verdana" w:cstheme="minorHAnsi"/>
          <w:sz w:val="18"/>
          <w:szCs w:val="18"/>
        </w:rPr>
        <w:t>,</w:t>
      </w:r>
      <w:r w:rsidRPr="00AC2CB4">
        <w:rPr>
          <w:rFonts w:ascii="Verdana" w:hAnsi="Verdana" w:cstheme="minorHAnsi"/>
          <w:sz w:val="18"/>
          <w:szCs w:val="18"/>
        </w:rPr>
        <w:t xml:space="preserve"> a to bez ohledu na právní formu tohoto sdružení.</w:t>
      </w:r>
    </w:p>
    <w:bookmarkEnd w:id="2"/>
    <w:p w14:paraId="373F127A" w14:textId="407351AF" w:rsidR="005609AE" w:rsidRPr="00CF3ED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AC2CB4">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AC2CB4">
        <w:rPr>
          <w:rFonts w:ascii="Verdana" w:hAnsi="Verdana" w:cstheme="minorHAnsi"/>
          <w:sz w:val="18"/>
          <w:szCs w:val="18"/>
        </w:rPr>
        <w:t xml:space="preserve"> </w:t>
      </w:r>
      <w:r w:rsidR="00C62878" w:rsidRPr="00B37FFC">
        <w:rPr>
          <w:rFonts w:ascii="Verdana" w:hAnsi="Verdana" w:cstheme="minorHAnsi"/>
          <w:sz w:val="18"/>
          <w:szCs w:val="18"/>
        </w:rPr>
        <w:t>VIII</w:t>
      </w:r>
      <w:r w:rsidRPr="00AC2CB4">
        <w:rPr>
          <w:rFonts w:ascii="Verdana" w:hAnsi="Verdana" w:cstheme="minorHAnsi"/>
          <w:sz w:val="18"/>
          <w:szCs w:val="18"/>
        </w:rPr>
        <w:t xml:space="preserve">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w:t>
      </w:r>
      <w:r w:rsidRPr="00CF3ED5">
        <w:rPr>
          <w:rFonts w:ascii="Verdana" w:hAnsi="Verdana" w:cstheme="minorHAnsi"/>
          <w:sz w:val="18"/>
          <w:szCs w:val="18"/>
        </w:rPr>
        <w:lastRenderedPageBreak/>
        <w:t xml:space="preserve">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05F719C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90698B">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5415F">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5047C092"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AC2CB4">
        <w:rPr>
          <w:rFonts w:ascii="Verdana" w:hAnsi="Verdana" w:cstheme="minorHAnsi"/>
          <w:sz w:val="18"/>
          <w:szCs w:val="18"/>
        </w:rPr>
        <w:t xml:space="preserve">tohoto článku </w:t>
      </w:r>
      <w:r w:rsidRPr="00B37FFC">
        <w:rPr>
          <w:rFonts w:ascii="Verdana" w:hAnsi="Verdana" w:cstheme="minorHAnsi"/>
          <w:sz w:val="18"/>
          <w:szCs w:val="18"/>
        </w:rPr>
        <w:t>VIII</w:t>
      </w:r>
      <w:r w:rsidRPr="00AC2CB4">
        <w:rPr>
          <w:rFonts w:ascii="Verdana" w:hAnsi="Verdana" w:cstheme="minorHAnsi"/>
          <w:sz w:val="18"/>
          <w:szCs w:val="18"/>
        </w:rPr>
        <w:t xml:space="preserve"> jako nepravdivé nebo poruší-li Prodávající svou oznamovací povinnost nebo některou z dalších povinností dle tohoto článku </w:t>
      </w:r>
      <w:r w:rsidRPr="00B37FFC">
        <w:rPr>
          <w:rFonts w:ascii="Verdana" w:hAnsi="Verdana" w:cstheme="minorHAnsi"/>
          <w:sz w:val="18"/>
          <w:szCs w:val="18"/>
        </w:rPr>
        <w:t>VIII</w:t>
      </w:r>
      <w:r w:rsidRPr="00AC2CB4">
        <w:rPr>
          <w:rFonts w:ascii="Verdana" w:hAnsi="Verdana" w:cstheme="minorHAnsi"/>
          <w:sz w:val="18"/>
          <w:szCs w:val="18"/>
        </w:rPr>
        <w:t xml:space="preserve">, je Kupující oprávněn odstoupit od této Rámcové dohody. </w:t>
      </w:r>
      <w:r w:rsidR="005609AE" w:rsidRPr="00AC2CB4">
        <w:rPr>
          <w:rFonts w:ascii="Verdana" w:hAnsi="Verdana" w:cstheme="minorHAnsi"/>
          <w:sz w:val="18"/>
          <w:szCs w:val="18"/>
        </w:rPr>
        <w:t>Kupující je vedle toho oprávněn odstoupit od těch dílčích smluv uzavřených na základě této Rámcové dohody, které ještě nebyly splněny.</w:t>
      </w:r>
      <w:r w:rsidR="00902651" w:rsidRPr="00AC2CB4">
        <w:rPr>
          <w:rFonts w:ascii="Verdana" w:hAnsi="Verdana" w:cstheme="minorHAnsi"/>
          <w:sz w:val="18"/>
          <w:szCs w:val="18"/>
        </w:rPr>
        <w:t xml:space="preserve"> Kupující</w:t>
      </w:r>
      <w:r w:rsidR="005609AE" w:rsidRPr="00AC2CB4">
        <w:rPr>
          <w:rFonts w:ascii="Verdana" w:hAnsi="Verdana" w:cstheme="minorHAnsi"/>
          <w:sz w:val="18"/>
          <w:szCs w:val="18"/>
        </w:rPr>
        <w:t xml:space="preserve"> je oprávněn odstoupit od smluv dle předchozí věty i ohledně celého plnění. </w:t>
      </w:r>
      <w:r w:rsidR="00902651" w:rsidRPr="00AC2CB4">
        <w:rPr>
          <w:rFonts w:ascii="Verdana" w:hAnsi="Verdana" w:cstheme="minorHAnsi"/>
          <w:sz w:val="18"/>
          <w:szCs w:val="18"/>
        </w:rPr>
        <w:t>Prodávající</w:t>
      </w:r>
      <w:r w:rsidR="005609AE" w:rsidRPr="00AC2CB4">
        <w:rPr>
          <w:rFonts w:ascii="Verdana" w:hAnsi="Verdana" w:cstheme="minorHAnsi"/>
          <w:sz w:val="18"/>
          <w:szCs w:val="18"/>
        </w:rPr>
        <w:t xml:space="preserve"> je dále povinen zaplatit za každé jednotlivé porušení povinností dle</w:t>
      </w:r>
      <w:r w:rsidR="00902651" w:rsidRPr="00AC2CB4">
        <w:rPr>
          <w:rFonts w:ascii="Verdana" w:hAnsi="Verdana" w:cstheme="minorHAnsi"/>
          <w:sz w:val="18"/>
          <w:szCs w:val="18"/>
        </w:rPr>
        <w:t xml:space="preserve"> věty první</w:t>
      </w:r>
      <w:r w:rsidR="005609AE" w:rsidRPr="00AC2CB4">
        <w:rPr>
          <w:rFonts w:ascii="Verdana" w:hAnsi="Verdana" w:cstheme="minorHAnsi"/>
          <w:sz w:val="18"/>
          <w:szCs w:val="18"/>
        </w:rPr>
        <w:t xml:space="preserve"> </w:t>
      </w:r>
      <w:r w:rsidR="00902651" w:rsidRPr="00AC2CB4">
        <w:rPr>
          <w:rFonts w:ascii="Verdana" w:hAnsi="Verdana" w:cstheme="minorHAnsi"/>
          <w:sz w:val="18"/>
          <w:szCs w:val="18"/>
        </w:rPr>
        <w:t>tohoto odstavce</w:t>
      </w:r>
      <w:r w:rsidR="005609AE" w:rsidRPr="00AC2CB4">
        <w:rPr>
          <w:rFonts w:ascii="Verdana" w:hAnsi="Verdana" w:cstheme="minorHAnsi"/>
          <w:sz w:val="18"/>
          <w:szCs w:val="18"/>
        </w:rPr>
        <w:t xml:space="preserve"> smluvní pokutu ve výši </w:t>
      </w:r>
      <w:r w:rsidR="005609AE" w:rsidRPr="00B37FFC">
        <w:rPr>
          <w:rFonts w:ascii="Verdana" w:hAnsi="Verdana" w:cstheme="minorHAnsi"/>
          <w:sz w:val="18"/>
          <w:szCs w:val="18"/>
        </w:rPr>
        <w:t>300</w:t>
      </w:r>
      <w:r w:rsidR="00AC2CB4" w:rsidRPr="00B37FFC">
        <w:rPr>
          <w:rFonts w:ascii="Verdana" w:hAnsi="Verdana" w:cstheme="minorHAnsi"/>
          <w:sz w:val="18"/>
          <w:szCs w:val="18"/>
        </w:rPr>
        <w:t> </w:t>
      </w:r>
      <w:r w:rsidR="005609AE" w:rsidRPr="00B37FFC">
        <w:rPr>
          <w:rFonts w:ascii="Verdana" w:hAnsi="Verdana" w:cstheme="minorHAnsi"/>
          <w:sz w:val="18"/>
          <w:szCs w:val="18"/>
        </w:rPr>
        <w:t>000</w:t>
      </w:r>
      <w:r w:rsidR="00AC2CB4" w:rsidRPr="00B37FFC">
        <w:rPr>
          <w:rFonts w:ascii="Verdana" w:hAnsi="Verdana" w:cstheme="minorHAnsi"/>
          <w:sz w:val="18"/>
          <w:szCs w:val="18"/>
        </w:rPr>
        <w:t>,00</w:t>
      </w:r>
      <w:r w:rsidR="005609AE" w:rsidRPr="00B37FFC">
        <w:rPr>
          <w:rFonts w:ascii="Verdana" w:hAnsi="Verdana" w:cstheme="minorHAnsi"/>
          <w:sz w:val="18"/>
          <w:szCs w:val="18"/>
        </w:rPr>
        <w:t xml:space="preserve"> Kč</w:t>
      </w:r>
      <w:r w:rsidR="005609AE" w:rsidRPr="00AC2CB4">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5"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lastRenderedPageBreak/>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5890758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w:t>
      </w:r>
      <w:r w:rsidR="00A06A5C">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AC2CB4" w:rsidRDefault="00A02B02" w:rsidP="00BF4D4D">
      <w:pPr>
        <w:pStyle w:val="Zkladntext21"/>
        <w:spacing w:before="120" w:after="120" w:line="276" w:lineRule="auto"/>
        <w:ind w:right="-23"/>
        <w:rPr>
          <w:rFonts w:ascii="Verdana" w:hAnsi="Verdana" w:cstheme="minorHAnsi"/>
          <w:b/>
          <w:sz w:val="18"/>
          <w:szCs w:val="18"/>
        </w:rPr>
      </w:pPr>
      <w:r w:rsidRPr="00AC2CB4">
        <w:rPr>
          <w:rFonts w:ascii="Verdana" w:hAnsi="Verdana" w:cstheme="minorHAnsi"/>
          <w:b/>
          <w:sz w:val="18"/>
          <w:szCs w:val="18"/>
        </w:rPr>
        <w:t>Přílohy</w:t>
      </w:r>
      <w:r w:rsidR="00904D7D" w:rsidRPr="00AC2CB4">
        <w:rPr>
          <w:rFonts w:ascii="Verdana" w:hAnsi="Verdana" w:cstheme="minorHAnsi"/>
          <w:b/>
          <w:sz w:val="18"/>
          <w:szCs w:val="18"/>
        </w:rPr>
        <w:t xml:space="preserve"> tvořící nedílnou součást této rámcové dohody</w:t>
      </w:r>
    </w:p>
    <w:p w14:paraId="69CEF03F" w14:textId="79EE4536" w:rsidR="007465F2" w:rsidRPr="00AC2CB4" w:rsidRDefault="007465F2" w:rsidP="007465F2">
      <w:pPr>
        <w:pStyle w:val="Zkladntext21"/>
        <w:spacing w:line="276" w:lineRule="auto"/>
        <w:ind w:right="-22"/>
        <w:rPr>
          <w:rFonts w:ascii="Verdana" w:hAnsi="Verdana" w:cstheme="minorHAnsi"/>
          <w:sz w:val="18"/>
          <w:szCs w:val="18"/>
        </w:rPr>
      </w:pPr>
      <w:r w:rsidRPr="00AC2CB4">
        <w:rPr>
          <w:rFonts w:ascii="Verdana" w:hAnsi="Verdana" w:cstheme="minorHAnsi"/>
          <w:sz w:val="18"/>
          <w:szCs w:val="18"/>
        </w:rPr>
        <w:t>Příloha č. 1 – Obchodní podmínky</w:t>
      </w:r>
    </w:p>
    <w:p w14:paraId="3AEF83ED" w14:textId="2DC4ECE9" w:rsidR="00935934" w:rsidRPr="00AC2CB4" w:rsidRDefault="00935934" w:rsidP="00935934">
      <w:pPr>
        <w:pStyle w:val="Zkladntext21"/>
        <w:spacing w:line="276" w:lineRule="auto"/>
        <w:ind w:right="-22"/>
        <w:jc w:val="left"/>
        <w:rPr>
          <w:rFonts w:ascii="Verdana" w:hAnsi="Verdana" w:cstheme="minorHAnsi"/>
          <w:sz w:val="18"/>
          <w:szCs w:val="18"/>
        </w:rPr>
      </w:pPr>
      <w:r w:rsidRPr="00B37FFC">
        <w:rPr>
          <w:rFonts w:ascii="Verdana" w:hAnsi="Verdana" w:cstheme="minorHAnsi"/>
          <w:sz w:val="18"/>
          <w:szCs w:val="18"/>
        </w:rPr>
        <w:t xml:space="preserve">Příloha č. </w:t>
      </w:r>
      <w:r w:rsidR="00AC2CB4" w:rsidRPr="00B37FFC">
        <w:rPr>
          <w:rFonts w:ascii="Verdana" w:hAnsi="Verdana" w:cstheme="minorHAnsi"/>
          <w:sz w:val="18"/>
          <w:szCs w:val="18"/>
        </w:rPr>
        <w:t>2</w:t>
      </w:r>
      <w:r w:rsidRPr="00B37FFC">
        <w:rPr>
          <w:rFonts w:ascii="Verdana" w:hAnsi="Verdana" w:cstheme="minorHAnsi"/>
          <w:sz w:val="18"/>
          <w:szCs w:val="18"/>
        </w:rPr>
        <w:t xml:space="preserve"> – Jednotkový ceník dodávaného zboží</w:t>
      </w:r>
    </w:p>
    <w:p w14:paraId="14D810A5" w14:textId="76C179E3" w:rsidR="006A4A0B" w:rsidRPr="008B5521" w:rsidRDefault="006A4A0B" w:rsidP="00935934">
      <w:pPr>
        <w:pStyle w:val="Zkladntext21"/>
        <w:spacing w:line="276" w:lineRule="auto"/>
        <w:ind w:right="-22"/>
        <w:jc w:val="left"/>
        <w:rPr>
          <w:rFonts w:ascii="Verdana" w:hAnsi="Verdana" w:cstheme="minorHAnsi"/>
          <w:sz w:val="18"/>
          <w:szCs w:val="18"/>
        </w:rPr>
      </w:pPr>
      <w:r w:rsidRPr="00AC2CB4">
        <w:rPr>
          <w:rFonts w:ascii="Verdana" w:hAnsi="Verdana" w:cstheme="minorHAnsi"/>
          <w:sz w:val="18"/>
          <w:szCs w:val="18"/>
        </w:rPr>
        <w:t xml:space="preserve">Příloha č. </w:t>
      </w:r>
      <w:r w:rsidR="00AC2CB4" w:rsidRPr="00AC2CB4">
        <w:rPr>
          <w:rFonts w:ascii="Verdana" w:hAnsi="Verdana" w:cstheme="minorHAnsi"/>
          <w:sz w:val="18"/>
          <w:szCs w:val="18"/>
        </w:rPr>
        <w:t>3</w:t>
      </w:r>
      <w:r w:rsidRPr="00AC2CB4">
        <w:rPr>
          <w:rFonts w:ascii="Verdana" w:hAnsi="Verdana" w:cstheme="minorHAnsi"/>
          <w:sz w:val="18"/>
          <w:szCs w:val="18"/>
        </w:rPr>
        <w:t xml:space="preserve">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5420884C"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 xml:space="preserve">"[VLOŽÍ </w:t>
            </w:r>
            <w:r w:rsidR="00A06A5C">
              <w:rPr>
                <w:rFonts w:ascii="Verdana" w:hAnsi="Verdana" w:cstheme="minorHAnsi"/>
                <w:sz w:val="18"/>
                <w:szCs w:val="18"/>
                <w:highlight w:val="yellow"/>
              </w:rPr>
              <w:t>PRODÁVAJÍCÍ</w:t>
            </w:r>
            <w:r w:rsidRPr="00D61DE5">
              <w:rPr>
                <w:rFonts w:ascii="Verdana" w:hAnsi="Verdana"/>
                <w:sz w:val="18"/>
                <w:szCs w:val="18"/>
                <w:highlight w:val="yellow"/>
              </w:rPr>
              <w:t>]"</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1D1F04B" w14:textId="77777777" w:rsidR="008A5854" w:rsidRDefault="008A5854" w:rsidP="00F47A49">
      <w:pPr>
        <w:spacing w:before="120" w:after="0"/>
        <w:jc w:val="both"/>
        <w:rPr>
          <w:rFonts w:ascii="Verdana" w:hAnsi="Verdana"/>
          <w:b/>
          <w:szCs w:val="18"/>
        </w:rPr>
        <w:sectPr w:rsidR="008A5854" w:rsidSect="00DC0E24">
          <w:headerReference w:type="even" r:id="rId17"/>
          <w:headerReference w:type="default" r:id="rId18"/>
          <w:footerReference w:type="default" r:id="rId19"/>
          <w:headerReference w:type="first" r:id="rId20"/>
          <w:pgSz w:w="11906" w:h="16838"/>
          <w:pgMar w:top="1417" w:right="1417" w:bottom="1417" w:left="1417" w:header="1701" w:footer="0" w:gutter="0"/>
          <w:pgNumType w:start="1"/>
          <w:cols w:space="708"/>
          <w:titlePg/>
          <w:docGrid w:linePitch="360"/>
        </w:sectPr>
      </w:pPr>
    </w:p>
    <w:p w14:paraId="67387143"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147AF34"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w:t>
      </w:r>
      <w:r w:rsidR="00A06A5C">
        <w:rPr>
          <w:rFonts w:ascii="Verdana" w:hAnsi="Verdana"/>
          <w:sz w:val="18"/>
          <w:szCs w:val="18"/>
        </w:rPr>
        <w:t>Prodávající</w:t>
      </w:r>
      <w:r w:rsidRPr="001305CB">
        <w:rPr>
          <w:rFonts w:ascii="Verdana" w:hAnsi="Verdana"/>
          <w:sz w:val="18"/>
          <w:szCs w:val="18"/>
        </w:rPr>
        <w:t xml:space="preserve"> obdržel Obchodní podmínky společně se zadávací dokumentací prostřednictvím profilu zadavatele </w:t>
      </w:r>
      <w:hyperlink r:id="rId21"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B37FFC">
          <w:pgSz w:w="11906" w:h="16838"/>
          <w:pgMar w:top="1417" w:right="1417" w:bottom="1417" w:left="1417" w:header="1701" w:footer="0" w:gutter="0"/>
          <w:pgNumType w:start="1"/>
          <w:cols w:space="708"/>
          <w:docGrid w:linePitch="360"/>
        </w:sectPr>
      </w:pPr>
    </w:p>
    <w:p w14:paraId="6DD16120" w14:textId="14CE53BC"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 xml:space="preserve">PŘÍLOHA Č. </w:t>
      </w:r>
      <w:r w:rsidR="00AC2CB4">
        <w:rPr>
          <w:rFonts w:ascii="Verdana" w:hAnsi="Verdana"/>
          <w:b/>
          <w:szCs w:val="18"/>
        </w:rPr>
        <w:t>2</w:t>
      </w:r>
    </w:p>
    <w:p w14:paraId="148807B5" w14:textId="77777777" w:rsidR="00F47A49" w:rsidRPr="00B37FFC" w:rsidRDefault="00F47A49" w:rsidP="00F47A49">
      <w:pPr>
        <w:spacing w:before="120" w:after="120"/>
        <w:jc w:val="both"/>
        <w:rPr>
          <w:rFonts w:ascii="Verdana" w:hAnsi="Verdana"/>
          <w:b/>
          <w:sz w:val="18"/>
          <w:szCs w:val="18"/>
        </w:rPr>
      </w:pPr>
      <w:r w:rsidRPr="00B37FFC">
        <w:rPr>
          <w:rFonts w:ascii="Verdana" w:hAnsi="Verdana"/>
          <w:b/>
          <w:sz w:val="18"/>
          <w:szCs w:val="18"/>
        </w:rPr>
        <w:t>Jednotkový ceník dodávaného zboží</w:t>
      </w:r>
    </w:p>
    <w:p w14:paraId="2004313E" w14:textId="77777777" w:rsidR="00F47A49" w:rsidRDefault="00F47A49" w:rsidP="00F47A49">
      <w:pPr>
        <w:spacing w:after="0"/>
        <w:jc w:val="both"/>
        <w:rPr>
          <w:rFonts w:ascii="Verdana" w:hAnsi="Verdana"/>
          <w:sz w:val="18"/>
          <w:szCs w:val="18"/>
        </w:rPr>
      </w:pPr>
    </w:p>
    <w:p w14:paraId="5BE1E5AC" w14:textId="77777777" w:rsidR="00F47A49" w:rsidRDefault="00F47A49" w:rsidP="00F47A49">
      <w:pPr>
        <w:spacing w:after="0"/>
        <w:jc w:val="both"/>
        <w:rPr>
          <w:rFonts w:ascii="Verdana" w:hAnsi="Verdana"/>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56D2E941"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 xml:space="preserve">PŘÍLOHA Č. </w:t>
      </w:r>
      <w:r w:rsidR="00AC2CB4">
        <w:rPr>
          <w:rFonts w:ascii="Verdana" w:hAnsi="Verdana"/>
          <w:b/>
          <w:szCs w:val="18"/>
        </w:rPr>
        <w:t>3</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1921225E"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 xml:space="preserve">[VLOŽÍ </w:t>
      </w:r>
      <w:r w:rsidR="00A06A5C">
        <w:rPr>
          <w:rFonts w:ascii="Verdana" w:hAnsi="Verdana" w:cstheme="minorHAnsi"/>
          <w:sz w:val="18"/>
          <w:szCs w:val="18"/>
          <w:highlight w:val="yellow"/>
        </w:rPr>
        <w:t>PRODÁVAJÍCÍ</w:t>
      </w:r>
      <w:r w:rsidRPr="001305CB">
        <w:rPr>
          <w:rFonts w:ascii="Verdana" w:eastAsia="Verdana" w:hAnsi="Verdana"/>
          <w:sz w:val="18"/>
          <w:szCs w:val="18"/>
          <w:highlight w:val="yellow"/>
        </w:rPr>
        <w:t xml:space="preserve">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headerReference w:type="even" r:id="rId22"/>
      <w:headerReference w:type="default" r:id="rId23"/>
      <w:footerReference w:type="default" r:id="rId24"/>
      <w:headerReference w:type="first" r:id="rId25"/>
      <w:footerReference w:type="first" r:id="rId26"/>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D1C69" w14:textId="729D53CD"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D22CE9">
      <w:rPr>
        <w:rFonts w:ascii="Verdana" w:eastAsia="Verdana" w:hAnsi="Verdana"/>
        <w:b/>
        <w:noProof/>
        <w:color w:val="FF5200"/>
        <w:sz w:val="14"/>
        <w:szCs w:val="18"/>
      </w:rPr>
      <w:t>9</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50D1A" w14:textId="2C32322F" w:rsidR="00DD4ECC" w:rsidRDefault="00DD4EC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D08D" w14:textId="4F312A57" w:rsidR="00DD4ECC" w:rsidRDefault="00DD4EC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CD569" w14:textId="53751EF3" w:rsidR="00DC0E24" w:rsidRPr="004E6499" w:rsidRDefault="00DC0E24" w:rsidP="00DC0E24">
    <w:pPr>
      <w:pStyle w:val="Zhlav"/>
      <w:jc w:val="right"/>
    </w:pPr>
    <w:r>
      <w:rPr>
        <w:noProof/>
        <w:lang w:eastAsia="cs-CZ"/>
      </w:rPr>
      <w:drawing>
        <wp:anchor distT="0" distB="0" distL="114300" distR="114300" simplePos="0" relativeHeight="25166336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E767" w14:textId="3368B85A" w:rsidR="00DD4ECC" w:rsidRDefault="00DD4EC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9257E" w14:textId="6CC3ED05" w:rsidR="00DD4ECC" w:rsidRDefault="00DD4EC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6E812DB8"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trackRevisions/>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3AA2"/>
    <w:rsid w:val="000F65D4"/>
    <w:rsid w:val="001078A6"/>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05B59"/>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39FC"/>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3AE"/>
    <w:rsid w:val="00483564"/>
    <w:rsid w:val="004867C2"/>
    <w:rsid w:val="00496E5D"/>
    <w:rsid w:val="004A33DA"/>
    <w:rsid w:val="004A3C2F"/>
    <w:rsid w:val="004A5633"/>
    <w:rsid w:val="004B0429"/>
    <w:rsid w:val="004B403E"/>
    <w:rsid w:val="004B617E"/>
    <w:rsid w:val="004B698A"/>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42CE"/>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47D"/>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2EE"/>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2605"/>
    <w:rsid w:val="006E2ACE"/>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46DF"/>
    <w:rsid w:val="00757FBB"/>
    <w:rsid w:val="00761EEF"/>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5D"/>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854"/>
    <w:rsid w:val="008A5BE4"/>
    <w:rsid w:val="008A6F26"/>
    <w:rsid w:val="008B1A0A"/>
    <w:rsid w:val="008B2A9F"/>
    <w:rsid w:val="008B5521"/>
    <w:rsid w:val="008B608E"/>
    <w:rsid w:val="008C1439"/>
    <w:rsid w:val="008C1DEB"/>
    <w:rsid w:val="008C566E"/>
    <w:rsid w:val="008D0F83"/>
    <w:rsid w:val="008D380A"/>
    <w:rsid w:val="008D7572"/>
    <w:rsid w:val="008F0D1F"/>
    <w:rsid w:val="008F0E4A"/>
    <w:rsid w:val="008F1BAF"/>
    <w:rsid w:val="008F7562"/>
    <w:rsid w:val="00901DFA"/>
    <w:rsid w:val="00902651"/>
    <w:rsid w:val="00904D7D"/>
    <w:rsid w:val="0090698B"/>
    <w:rsid w:val="009070BA"/>
    <w:rsid w:val="009070D6"/>
    <w:rsid w:val="009107B4"/>
    <w:rsid w:val="009126E8"/>
    <w:rsid w:val="00925A19"/>
    <w:rsid w:val="009313FD"/>
    <w:rsid w:val="00933111"/>
    <w:rsid w:val="009341DE"/>
    <w:rsid w:val="00935934"/>
    <w:rsid w:val="00953CAE"/>
    <w:rsid w:val="00956933"/>
    <w:rsid w:val="009601AA"/>
    <w:rsid w:val="00964953"/>
    <w:rsid w:val="00966347"/>
    <w:rsid w:val="009670C5"/>
    <w:rsid w:val="00972745"/>
    <w:rsid w:val="00976F5F"/>
    <w:rsid w:val="009801AE"/>
    <w:rsid w:val="00981807"/>
    <w:rsid w:val="00987103"/>
    <w:rsid w:val="0098748B"/>
    <w:rsid w:val="00987E9B"/>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0FAA"/>
    <w:rsid w:val="00A02B02"/>
    <w:rsid w:val="00A0411C"/>
    <w:rsid w:val="00A0526B"/>
    <w:rsid w:val="00A06A5C"/>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2CB4"/>
    <w:rsid w:val="00AC677F"/>
    <w:rsid w:val="00AC78D0"/>
    <w:rsid w:val="00AC7EF9"/>
    <w:rsid w:val="00AD42A8"/>
    <w:rsid w:val="00AD7B17"/>
    <w:rsid w:val="00AE146B"/>
    <w:rsid w:val="00AE25F7"/>
    <w:rsid w:val="00AE3DAC"/>
    <w:rsid w:val="00AE7952"/>
    <w:rsid w:val="00AF0F95"/>
    <w:rsid w:val="00AF67A9"/>
    <w:rsid w:val="00B03468"/>
    <w:rsid w:val="00B10516"/>
    <w:rsid w:val="00B1114B"/>
    <w:rsid w:val="00B122AD"/>
    <w:rsid w:val="00B14409"/>
    <w:rsid w:val="00B148AD"/>
    <w:rsid w:val="00B176EA"/>
    <w:rsid w:val="00B22F67"/>
    <w:rsid w:val="00B24A1F"/>
    <w:rsid w:val="00B2530C"/>
    <w:rsid w:val="00B26887"/>
    <w:rsid w:val="00B26E20"/>
    <w:rsid w:val="00B32A80"/>
    <w:rsid w:val="00B3401C"/>
    <w:rsid w:val="00B36B13"/>
    <w:rsid w:val="00B37744"/>
    <w:rsid w:val="00B37FFC"/>
    <w:rsid w:val="00B447EA"/>
    <w:rsid w:val="00B44E13"/>
    <w:rsid w:val="00B53110"/>
    <w:rsid w:val="00B53C04"/>
    <w:rsid w:val="00B55BD0"/>
    <w:rsid w:val="00B63F9B"/>
    <w:rsid w:val="00B702D2"/>
    <w:rsid w:val="00B74412"/>
    <w:rsid w:val="00B853BC"/>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2CE9"/>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D4ECC"/>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1F0B"/>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eader" Target="header5.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AB3FD5809E7495B83356BFE389D8A3F"/>
        <w:category>
          <w:name w:val="Obecné"/>
          <w:gallery w:val="placeholder"/>
        </w:category>
        <w:types>
          <w:type w:val="bbPlcHdr"/>
        </w:types>
        <w:behaviors>
          <w:behavior w:val="content"/>
        </w:behaviors>
        <w:guid w:val="{BE781A42-2AD6-4DE4-953E-AE9CDEA4159A}"/>
      </w:docPartPr>
      <w:docPartBody>
        <w:p w:rsidR="008A6C8C" w:rsidRDefault="008A6C8C" w:rsidP="008A6C8C">
          <w:pPr>
            <w:pStyle w:val="4AB3FD5809E7495B83356BFE389D8A3F"/>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C8C"/>
    <w:rsid w:val="004833AE"/>
    <w:rsid w:val="008A6C8C"/>
    <w:rsid w:val="008D380A"/>
    <w:rsid w:val="008F75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6C8C"/>
    <w:rPr>
      <w:color w:val="808080"/>
    </w:rPr>
  </w:style>
  <w:style w:type="paragraph" w:customStyle="1" w:styleId="4AB3FD5809E7495B83356BFE389D8A3F">
    <w:name w:val="4AB3FD5809E7495B83356BFE389D8A3F"/>
    <w:rsid w:val="008A6C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3.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B11495-9466-4D73-BFEE-871743CC571E}">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3970</Words>
  <Characters>23425</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2025-12-03T07:39:00Z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